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-2120684094"/>
        <w:docPartObj>
          <w:docPartGallery w:val="Cover Pages"/>
          <w:docPartUnique/>
        </w:docPartObj>
      </w:sdtPr>
      <w:sdtEndPr>
        <w:rPr>
          <w:rFonts w:eastAsia="Times New Roman" w:cs="Arial"/>
          <w:color w:val="58595B"/>
          <w:bdr w:val="none" w:sz="0" w:space="0" w:color="auto"/>
          <w:lang w:val="en-CA" w:eastAsia="ja-JP"/>
        </w:rPr>
      </w:sdtEndPr>
      <w:sdtContent>
        <w:p w14:paraId="51C5F089" w14:textId="1D84F8F9" w:rsidR="00201FE4" w:rsidRDefault="00201FE4" w:rsidP="21E21861">
          <w:pPr>
            <w:rPr>
              <w:rFonts w:eastAsia="Arial" w:cs="Arial"/>
            </w:rPr>
          </w:pPr>
        </w:p>
        <w:p w14:paraId="2D20A5F2" w14:textId="25499414" w:rsidR="00201FE4" w:rsidRPr="007A5A2A" w:rsidRDefault="00EA0B97" w:rsidP="21E21861">
          <w:pPr>
            <w:rPr>
              <w:rFonts w:eastAsia="Times New Roman" w:cs="Arial"/>
              <w:color w:val="58595B"/>
              <w:bdr w:val="none" w:sz="0" w:space="0" w:color="auto"/>
              <w:lang w:val="en-CA" w:eastAsia="ja-JP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2C2788B" wp14:editId="25529C91">
                    <wp:simplePos x="0" y="0"/>
                    <wp:positionH relativeFrom="column">
                      <wp:posOffset>-913765</wp:posOffset>
                    </wp:positionH>
                    <wp:positionV relativeFrom="page">
                      <wp:posOffset>7137400</wp:posOffset>
                    </wp:positionV>
                    <wp:extent cx="7772400" cy="1731010"/>
                    <wp:effectExtent l="0" t="0" r="0" b="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17310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2311C5" w14:textId="173BDAD1" w:rsidR="00EA0B97" w:rsidRPr="007D4B62" w:rsidRDefault="00DB359E" w:rsidP="00EA0B97">
                                <w:pPr>
                                  <w:pStyle w:val="Title"/>
                                  <w:jc w:val="center"/>
                                  <w:rPr>
                                    <w:color w:val="58595B"/>
                                    <w:lang w:val="fr-CA"/>
                                  </w:rPr>
                                </w:pPr>
                                <w:r w:rsidRPr="007D4B62">
                                  <w:rPr>
                                    <w:color w:val="58595B"/>
                                    <w:lang w:val="fr-CA"/>
                                  </w:rPr>
                                  <w:t xml:space="preserve">Training </w:t>
                                </w:r>
                                <w:r w:rsidR="00DE07BD" w:rsidRPr="007D4B62">
                                  <w:rPr>
                                    <w:color w:val="58595B"/>
                                    <w:lang w:val="fr-CA"/>
                                  </w:rPr>
                                  <w:t>Video / Vidéo</w:t>
                                </w:r>
                                <w:r w:rsidRPr="007D4B62">
                                  <w:rPr>
                                    <w:color w:val="58595B"/>
                                    <w:lang w:val="fr-CA"/>
                                  </w:rPr>
                                  <w:t xml:space="preserve"> de formation</w:t>
                                </w:r>
                              </w:p>
                              <w:p w14:paraId="4B6D977F" w14:textId="28DB0643" w:rsidR="00EA0B97" w:rsidRPr="00FB4B53" w:rsidRDefault="00DE07BD" w:rsidP="00EA0B97">
                                <w:pPr>
                                  <w:pStyle w:val="Tittle3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</w:pPr>
                                <w:r w:rsidRPr="00FB4B53"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  <w:t>Aesthetics / Esthétique</w:t>
                                </w:r>
                              </w:p>
                              <w:p w14:paraId="4659C751" w14:textId="3EA13FF3" w:rsidR="00EA0B97" w:rsidRPr="00FB4B53" w:rsidRDefault="00EA0B97" w:rsidP="00EA0B97">
                                <w:pPr>
                                  <w:pStyle w:val="Tittle3"/>
                                  <w:spacing w:before="200"/>
                                  <w:jc w:val="center"/>
                                  <w:rPr>
                                    <w:b/>
                                    <w:bCs/>
                                    <w:color w:val="58595B"/>
                                    <w:sz w:val="44"/>
                                    <w:szCs w:val="44"/>
                                    <w:lang w:val="fr-CA"/>
                                  </w:rPr>
                                </w:pPr>
                                <w:r w:rsidRPr="00FB4B53">
                                  <w:rPr>
                                    <w:color w:val="58595B"/>
                                    <w:lang w:val="fr-CA"/>
                                  </w:rPr>
                                  <w:t>POST-SECONDARY</w:t>
                                </w:r>
                                <w:r w:rsidR="00FB4B53" w:rsidRPr="00FB4B53">
                                  <w:rPr>
                                    <w:color w:val="58595B"/>
                                    <w:lang w:val="fr-CA"/>
                                  </w:rPr>
                                  <w:t xml:space="preserve"> / POSTSECONDAIRE</w:t>
                                </w:r>
                              </w:p>
                              <w:p w14:paraId="7D4042A4" w14:textId="77777777" w:rsidR="00EA0B97" w:rsidRPr="00FB4B53" w:rsidRDefault="00EA0B97" w:rsidP="00EA0B97">
                                <w:pPr>
                                  <w:rPr>
                                    <w:color w:val="FFFFFF" w:themeColor="background1"/>
                                    <w:lang w:val="fr-CA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C2788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-71.95pt;margin-top:562pt;width:612pt;height:1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" filled="f" stroked="f" strokeweight=".5pt">
                    <v:textbox>
                      <w:txbxContent>
                        <w:p w14:paraId="3B2311C5" w14:textId="173BDAD1" w:rsidR="00EA0B97" w:rsidRPr="007D4B62" w:rsidRDefault="00DB359E" w:rsidP="00EA0B97">
                          <w:pPr>
                            <w:pStyle w:val="Title"/>
                            <w:jc w:val="center"/>
                            <w:rPr>
                              <w:color w:val="58595B"/>
                              <w:lang w:val="fr-CA"/>
                            </w:rPr>
                          </w:pPr>
                          <w:r w:rsidRPr="007D4B62">
                            <w:rPr>
                              <w:color w:val="58595B"/>
                              <w:lang w:val="fr-CA"/>
                            </w:rPr>
                            <w:t xml:space="preserve">Training </w:t>
                          </w:r>
                          <w:r w:rsidR="00DE07BD" w:rsidRPr="007D4B62">
                            <w:rPr>
                              <w:color w:val="58595B"/>
                              <w:lang w:val="fr-CA"/>
                            </w:rPr>
                            <w:t>Video / Vidéo</w:t>
                          </w:r>
                          <w:r w:rsidRPr="007D4B62">
                            <w:rPr>
                              <w:color w:val="58595B"/>
                              <w:lang w:val="fr-CA"/>
                            </w:rPr>
                            <w:t xml:space="preserve"> de formation</w:t>
                          </w:r>
                        </w:p>
                        <w:p w14:paraId="4B6D977F" w14:textId="28DB0643" w:rsidR="00EA0B97" w:rsidRPr="00FB4B53" w:rsidRDefault="00DE07BD" w:rsidP="00EA0B97">
                          <w:pPr>
                            <w:pStyle w:val="Tittle3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</w:pPr>
                          <w:r w:rsidRPr="00FB4B53"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  <w:t>Aesthetics / Esthétique</w:t>
                          </w:r>
                        </w:p>
                        <w:p w14:paraId="4659C751" w14:textId="3EA13FF3" w:rsidR="00EA0B97" w:rsidRPr="00FB4B53" w:rsidRDefault="00EA0B97" w:rsidP="00EA0B97">
                          <w:pPr>
                            <w:pStyle w:val="Tittle3"/>
                            <w:spacing w:before="200"/>
                            <w:jc w:val="center"/>
                            <w:rPr>
                              <w:b/>
                              <w:bCs/>
                              <w:color w:val="58595B"/>
                              <w:sz w:val="44"/>
                              <w:szCs w:val="44"/>
                              <w:lang w:val="fr-CA"/>
                            </w:rPr>
                          </w:pPr>
                          <w:r w:rsidRPr="00FB4B53">
                            <w:rPr>
                              <w:color w:val="58595B"/>
                              <w:lang w:val="fr-CA"/>
                            </w:rPr>
                            <w:t>POST-SECONDARY</w:t>
                          </w:r>
                          <w:r w:rsidR="00FB4B53" w:rsidRPr="00FB4B53">
                            <w:rPr>
                              <w:color w:val="58595B"/>
                              <w:lang w:val="fr-CA"/>
                            </w:rPr>
                            <w:t xml:space="preserve"> / POSTSECONDAIRE</w:t>
                          </w:r>
                        </w:p>
                        <w:p w14:paraId="7D4042A4" w14:textId="77777777" w:rsidR="00EA0B97" w:rsidRPr="00FB4B53" w:rsidRDefault="00EA0B97" w:rsidP="00EA0B97">
                          <w:pPr>
                            <w:rPr>
                              <w:color w:val="FFFFFF" w:themeColor="background1"/>
                              <w:lang w:val="fr-CA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  <w:r w:rsidR="00201FE4">
            <w:rPr>
              <w:rFonts w:eastAsia="Times New Roman" w:cs="Arial"/>
              <w:color w:val="58595B"/>
              <w:bdr w:val="none" w:sz="0" w:space="0" w:color="auto"/>
              <w:lang w:val="en-CA" w:eastAsia="ja-JP"/>
            </w:rPr>
            <w:br w:type="page"/>
          </w:r>
        </w:p>
      </w:sdtContent>
    </w:sdt>
    <w:p w14:paraId="4E7DFA93" w14:textId="410F46F3" w:rsidR="21E21861" w:rsidRDefault="00C1463C" w:rsidP="00C1463C">
      <w:pPr>
        <w:tabs>
          <w:tab w:val="left" w:pos="890"/>
          <w:tab w:val="center" w:pos="4680"/>
        </w:tabs>
        <w:spacing w:before="240" w:after="240"/>
        <w:rPr>
          <w:rFonts w:eastAsia="Arial" w:cs="Arial"/>
          <w:b/>
          <w:bCs/>
          <w:color w:val="000000" w:themeColor="text1"/>
          <w:u w:val="single"/>
        </w:rPr>
        <w:pPrChange w:id="0" w:author="Louise Dannhauer" w:date="2026-01-21T20:05:00Z" w16du:dateUtc="2026-01-22T04:05:00Z">
          <w:pPr>
            <w:spacing w:before="240" w:after="240"/>
            <w:jc w:val="center"/>
          </w:pPr>
        </w:pPrChange>
      </w:pPr>
      <w:ins w:id="1" w:author="Louise Dannhauer" w:date="2026-01-21T20:05:00Z" w16du:dateUtc="2026-01-22T04:05:00Z">
        <w:r>
          <w:rPr>
            <w:rFonts w:eastAsia="Arial" w:cs="Arial"/>
            <w:b/>
            <w:bCs/>
            <w:color w:val="000000" w:themeColor="text1"/>
            <w:u w:val="single"/>
          </w:rPr>
          <w:lastRenderedPageBreak/>
          <w:tab/>
        </w:r>
        <w:r>
          <w:rPr>
            <w:rFonts w:eastAsia="Arial" w:cs="Arial"/>
            <w:b/>
            <w:bCs/>
            <w:color w:val="000000" w:themeColor="text1"/>
            <w:u w:val="single"/>
          </w:rPr>
          <w:tab/>
        </w:r>
      </w:ins>
      <w:r w:rsidR="67B79874" w:rsidRPr="67B79874">
        <w:rPr>
          <w:rFonts w:eastAsia="Arial" w:cs="Arial"/>
          <w:b/>
          <w:bCs/>
          <w:color w:val="000000" w:themeColor="text1"/>
          <w:u w:val="single"/>
        </w:rPr>
        <w:t>Advanced Facial Training Videos</w:t>
      </w:r>
    </w:p>
    <w:p w14:paraId="53D955DE" w14:textId="4ED95AEB" w:rsidR="67B79874" w:rsidRDefault="71CFDFCF" w:rsidP="71CFDFCF">
      <w:pPr>
        <w:spacing w:before="240" w:after="240"/>
        <w:jc w:val="center"/>
        <w:rPr>
          <w:rFonts w:eastAsia="Arial" w:cs="Arial"/>
          <w:b/>
          <w:bCs/>
          <w:color w:val="000000" w:themeColor="text1"/>
          <w:u w:val="single"/>
        </w:rPr>
      </w:pPr>
      <w:r w:rsidRPr="71CFDFCF">
        <w:rPr>
          <w:rFonts w:eastAsia="Arial" w:cs="Arial"/>
          <w:b/>
          <w:bCs/>
          <w:color w:val="000000" w:themeColor="text1"/>
          <w:u w:val="single"/>
        </w:rPr>
        <w:t>Moor Spa Professional Peel Off Mask</w:t>
      </w:r>
    </w:p>
    <w:p w14:paraId="7DB47FE9" w14:textId="61CE2CAB" w:rsidR="67B79874" w:rsidRDefault="71CFDFCF" w:rsidP="71CFDFCF">
      <w:pPr>
        <w:spacing w:before="240" w:after="240"/>
        <w:rPr>
          <w:rFonts w:eastAsia="Arial" w:cs="Arial"/>
          <w:color w:val="000000" w:themeColor="text1"/>
        </w:rPr>
      </w:pPr>
      <w:r w:rsidRPr="71CFDFCF">
        <w:rPr>
          <w:rFonts w:eastAsia="Arial" w:cs="Arial"/>
          <w:color w:val="000000" w:themeColor="text1"/>
        </w:rPr>
        <w:t>Below is the link to the Moor Spa training video on how to mix, apply and remove the professional peel off mask.</w:t>
      </w:r>
    </w:p>
    <w:p w14:paraId="7F562A0C" w14:textId="05A3DE3E" w:rsidR="67B79874" w:rsidRPr="007D4B62" w:rsidRDefault="67B79874" w:rsidP="67B79874">
      <w:pPr>
        <w:spacing w:before="240" w:after="240"/>
        <w:rPr>
          <w:rFonts w:eastAsia="Arial" w:cs="Arial"/>
          <w:b/>
          <w:bCs/>
          <w:color w:val="000000" w:themeColor="text1"/>
        </w:rPr>
      </w:pPr>
      <w:r w:rsidRPr="007D4B62">
        <w:rPr>
          <w:rFonts w:eastAsia="Arial" w:cs="Arial"/>
          <w:b/>
          <w:bCs/>
          <w:i/>
          <w:iCs/>
          <w:color w:val="000000" w:themeColor="text1"/>
        </w:rPr>
        <w:t>English version</w:t>
      </w:r>
      <w:r w:rsidRPr="007D4B62">
        <w:rPr>
          <w:rFonts w:eastAsia="Arial" w:cs="Arial"/>
          <w:b/>
          <w:bCs/>
          <w:color w:val="000000" w:themeColor="text1"/>
        </w:rPr>
        <w:t>:</w:t>
      </w:r>
    </w:p>
    <w:p w14:paraId="535C6331" w14:textId="02FBAE04" w:rsidR="67B79874" w:rsidRDefault="580C821F" w:rsidP="67B79874">
      <w:pPr>
        <w:spacing w:before="240" w:after="240"/>
      </w:pPr>
      <w:hyperlink r:id="rId10">
        <w:r w:rsidRPr="580C821F">
          <w:rPr>
            <w:rStyle w:val="Hyperlink"/>
            <w:rFonts w:eastAsia="Arial" w:cs="Arial"/>
          </w:rPr>
          <w:t>https://www.youtube.com/watch?v=nMSgXVlYQSA</w:t>
        </w:r>
      </w:hyperlink>
    </w:p>
    <w:p w14:paraId="51563CDE" w14:textId="5E7A7183" w:rsidR="580C821F" w:rsidRDefault="580C821F" w:rsidP="580C821F">
      <w:pPr>
        <w:spacing w:before="240" w:after="240"/>
        <w:rPr>
          <w:rFonts w:eastAsia="Arial" w:cs="Arial"/>
          <w:i/>
          <w:iCs/>
        </w:rPr>
      </w:pPr>
    </w:p>
    <w:p w14:paraId="7FCF74E4" w14:textId="77777777" w:rsidR="00F042D0" w:rsidRPr="007D4B62" w:rsidRDefault="00F042D0" w:rsidP="00F042D0">
      <w:pPr>
        <w:spacing w:before="240" w:after="240"/>
        <w:jc w:val="center"/>
        <w:rPr>
          <w:rFonts w:eastAsia="Arial" w:cs="Arial"/>
          <w:b/>
          <w:bCs/>
          <w:color w:val="000000" w:themeColor="text1"/>
          <w:u w:val="single"/>
          <w:lang w:val="fr-CA"/>
        </w:rPr>
      </w:pPr>
      <w:r w:rsidRPr="007D4B62">
        <w:rPr>
          <w:rFonts w:eastAsia="Arial" w:cs="Arial"/>
          <w:b/>
          <w:bCs/>
          <w:color w:val="000000" w:themeColor="text1"/>
          <w:u w:val="single"/>
          <w:lang w:val="fr-CA"/>
        </w:rPr>
        <w:t>Vidéos de formation avancée sur les soins du visage</w:t>
      </w:r>
    </w:p>
    <w:p w14:paraId="54C45553" w14:textId="44CEB7A6" w:rsidR="00F042D0" w:rsidRPr="00E8482E" w:rsidRDefault="00F042D0" w:rsidP="00F042D0">
      <w:pPr>
        <w:spacing w:before="240" w:after="240"/>
        <w:jc w:val="center"/>
        <w:rPr>
          <w:rFonts w:eastAsia="Arial" w:cs="Arial"/>
          <w:b/>
          <w:bCs/>
          <w:color w:val="000000" w:themeColor="text1"/>
          <w:u w:val="single"/>
          <w:lang w:val="fr-CA"/>
        </w:rPr>
      </w:pPr>
      <w:r w:rsidRPr="00E8482E">
        <w:rPr>
          <w:rFonts w:eastAsia="Arial" w:cs="Arial"/>
          <w:b/>
          <w:bCs/>
          <w:color w:val="000000" w:themeColor="text1"/>
          <w:u w:val="single"/>
          <w:lang w:val="fr-CA"/>
        </w:rPr>
        <w:t xml:space="preserve">Masque peel-off professionnel </w:t>
      </w:r>
      <w:r w:rsidR="00E8482E" w:rsidRPr="00E8482E">
        <w:rPr>
          <w:rFonts w:eastAsia="Arial" w:cs="Arial"/>
          <w:b/>
          <w:bCs/>
          <w:color w:val="000000" w:themeColor="text1"/>
          <w:u w:val="single"/>
          <w:lang w:val="fr-CA"/>
        </w:rPr>
        <w:t xml:space="preserve">de </w:t>
      </w:r>
      <w:r w:rsidRPr="00E8482E">
        <w:rPr>
          <w:rFonts w:eastAsia="Arial" w:cs="Arial"/>
          <w:b/>
          <w:bCs/>
          <w:color w:val="000000" w:themeColor="text1"/>
          <w:u w:val="single"/>
          <w:lang w:val="fr-CA"/>
        </w:rPr>
        <w:t>Moor Spa</w:t>
      </w:r>
    </w:p>
    <w:p w14:paraId="7A3112D0" w14:textId="457796C1" w:rsidR="00F042D0" w:rsidRDefault="00F042D0" w:rsidP="494C85F8">
      <w:pPr>
        <w:spacing w:before="240" w:after="240"/>
        <w:rPr>
          <w:rFonts w:eastAsia="Arial" w:cs="Arial"/>
          <w:lang w:val="fr-CA"/>
        </w:rPr>
      </w:pPr>
      <w:r w:rsidRPr="00F042D0">
        <w:rPr>
          <w:rFonts w:eastAsia="Arial" w:cs="Arial"/>
          <w:lang w:val="fr-CA"/>
        </w:rPr>
        <w:t xml:space="preserve">Vous trouverez ci-dessous le lien vers la vidéo de formation </w:t>
      </w:r>
      <w:r w:rsidR="00E8482E">
        <w:rPr>
          <w:rFonts w:eastAsia="Arial" w:cs="Arial"/>
          <w:lang w:val="fr-CA"/>
        </w:rPr>
        <w:t xml:space="preserve">de </w:t>
      </w:r>
      <w:r w:rsidRPr="00F042D0">
        <w:rPr>
          <w:rFonts w:eastAsia="Arial" w:cs="Arial"/>
          <w:lang w:val="fr-CA"/>
        </w:rPr>
        <w:t>Moor Spa expliquant comment mélanger, appliquer et retirer le masque peel-off professionnel.</w:t>
      </w:r>
    </w:p>
    <w:p w14:paraId="518FC70A" w14:textId="7D1622CC" w:rsidR="67B79874" w:rsidRPr="007D4B62" w:rsidRDefault="00F042D0" w:rsidP="494C85F8">
      <w:pPr>
        <w:spacing w:before="240" w:after="240"/>
        <w:rPr>
          <w:rFonts w:eastAsia="Arial" w:cs="Arial"/>
          <w:b/>
          <w:bCs/>
          <w:lang w:val="fr-CA"/>
        </w:rPr>
      </w:pPr>
      <w:r w:rsidRPr="007D4B62">
        <w:rPr>
          <w:rFonts w:eastAsia="Arial" w:cs="Arial"/>
          <w:b/>
          <w:bCs/>
          <w:lang w:val="fr-CA"/>
        </w:rPr>
        <w:t>V</w:t>
      </w:r>
      <w:r w:rsidR="494C85F8" w:rsidRPr="007D4B62">
        <w:rPr>
          <w:rFonts w:eastAsia="Arial" w:cs="Arial"/>
          <w:b/>
          <w:bCs/>
          <w:i/>
          <w:iCs/>
          <w:lang w:val="fr-CA"/>
        </w:rPr>
        <w:t>ersion</w:t>
      </w:r>
      <w:r w:rsidRPr="007D4B62">
        <w:rPr>
          <w:rFonts w:eastAsia="Arial" w:cs="Arial"/>
          <w:b/>
          <w:bCs/>
          <w:i/>
          <w:iCs/>
          <w:lang w:val="fr-CA"/>
        </w:rPr>
        <w:t xml:space="preserve"> en français</w:t>
      </w:r>
      <w:r w:rsidR="494C85F8" w:rsidRPr="007D4B62">
        <w:rPr>
          <w:rFonts w:eastAsia="Arial" w:cs="Arial"/>
          <w:b/>
          <w:bCs/>
          <w:lang w:val="fr-CA"/>
        </w:rPr>
        <w:t>:</w:t>
      </w:r>
    </w:p>
    <w:p w14:paraId="7DE0D6E3" w14:textId="13A3D9D0" w:rsidR="494C85F8" w:rsidRPr="007D4B62" w:rsidRDefault="580C821F" w:rsidP="494C85F8">
      <w:pPr>
        <w:spacing w:before="240" w:after="240"/>
        <w:rPr>
          <w:lang w:val="fr-CA"/>
        </w:rPr>
      </w:pPr>
      <w:hyperlink r:id="rId11">
        <w:r w:rsidRPr="007D4B62">
          <w:rPr>
            <w:rStyle w:val="Hyperlink"/>
            <w:rFonts w:eastAsia="Arial" w:cs="Arial"/>
            <w:lang w:val="fr-CA"/>
          </w:rPr>
          <w:t>https://www.youtube.com/watch?v=AeWiRwR1rPQ</w:t>
        </w:r>
      </w:hyperlink>
    </w:p>
    <w:p w14:paraId="00D3EFB1" w14:textId="52C079C3" w:rsidR="494C85F8" w:rsidRPr="007D4B62" w:rsidRDefault="494C85F8" w:rsidP="494C85F8">
      <w:pPr>
        <w:spacing w:before="240" w:after="240"/>
        <w:rPr>
          <w:rFonts w:eastAsia="Arial" w:cs="Arial"/>
          <w:lang w:val="fr-CA"/>
        </w:rPr>
      </w:pPr>
    </w:p>
    <w:p w14:paraId="40D5F0BE" w14:textId="74EF92B0" w:rsidR="21E21861" w:rsidRPr="007D4B62" w:rsidRDefault="21E21861" w:rsidP="7C483405">
      <w:pPr>
        <w:rPr>
          <w:rFonts w:eastAsia="Arial" w:cs="Arial"/>
          <w:lang w:val="fr-CA"/>
        </w:rPr>
      </w:pPr>
    </w:p>
    <w:p w14:paraId="330E4663" w14:textId="32D33681" w:rsidR="21E21861" w:rsidRPr="007D4B62" w:rsidRDefault="21E21861" w:rsidP="7C483405">
      <w:pPr>
        <w:ind w:left="431"/>
        <w:rPr>
          <w:rFonts w:eastAsia="Arial" w:cs="Arial"/>
          <w:lang w:val="fr-CA"/>
        </w:rPr>
      </w:pPr>
    </w:p>
    <w:sectPr w:rsidR="21E21861" w:rsidRPr="007D4B62" w:rsidSect="00201F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864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1C02B" w14:textId="77777777" w:rsidR="0055405E" w:rsidRDefault="0055405E">
      <w:r>
        <w:separator/>
      </w:r>
    </w:p>
  </w:endnote>
  <w:endnote w:type="continuationSeparator" w:id="0">
    <w:p w14:paraId="6DC0DAA3" w14:textId="77777777" w:rsidR="0055405E" w:rsidRDefault="0055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trick Hand">
    <w:charset w:val="00"/>
    <w:family w:val="auto"/>
    <w:pitch w:val="variable"/>
    <w:sig w:usb0="20000007" w:usb1="00000000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4E4D6" w14:textId="77777777" w:rsidR="00C1463C" w:rsidRDefault="00C146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9858" w14:textId="0A98BC9F" w:rsidR="00E8482E" w:rsidRPr="00E8482E" w:rsidRDefault="00E8482E" w:rsidP="00E8482E">
    <w:pPr>
      <w:pStyle w:val="Title"/>
      <w:spacing w:before="0" w:after="0"/>
      <w:jc w:val="center"/>
      <w:rPr>
        <w:color w:val="58595B"/>
        <w:lang w:val="fr-CA"/>
      </w:rPr>
    </w:pPr>
    <w:r w:rsidRPr="00E8482E">
      <w:rPr>
        <w:color w:val="58595B"/>
        <w:lang w:val="fr-CA"/>
      </w:rPr>
      <w:t>TRAINING VIDEO / VIDÉO DE FORMATION</w:t>
    </w:r>
  </w:p>
  <w:p w14:paraId="66600E84" w14:textId="7E5A5FBC" w:rsidR="00201FE4" w:rsidRPr="00E8482E" w:rsidRDefault="64A5195C" w:rsidP="00201FE4">
    <w:pPr>
      <w:pStyle w:val="Footer"/>
      <w:jc w:val="center"/>
      <w:rPr>
        <w:rFonts w:cs="Arial"/>
        <w:color w:val="000000" w:themeColor="text1"/>
        <w:sz w:val="18"/>
        <w:szCs w:val="18"/>
        <w:lang w:val="fr-CA"/>
      </w:rPr>
    </w:pPr>
    <w:r w:rsidRPr="00E8482E">
      <w:rPr>
        <w:rFonts w:cs="Arial"/>
        <w:color w:val="000000" w:themeColor="text1"/>
        <w:sz w:val="18"/>
        <w:szCs w:val="18"/>
        <w:lang w:val="fr-CA"/>
      </w:rPr>
      <w:t xml:space="preserve">30 </w:t>
    </w:r>
    <w:r w:rsidR="00E8482E" w:rsidRPr="00E8482E">
      <w:rPr>
        <w:rFonts w:cs="Arial"/>
        <w:color w:val="000000" w:themeColor="text1"/>
        <w:sz w:val="18"/>
        <w:szCs w:val="18"/>
        <w:lang w:val="fr-CA"/>
      </w:rPr>
      <w:t>–</w:t>
    </w:r>
    <w:r w:rsidRPr="00E8482E">
      <w:rPr>
        <w:rFonts w:cs="Arial"/>
        <w:color w:val="000000" w:themeColor="text1"/>
        <w:sz w:val="18"/>
        <w:szCs w:val="18"/>
        <w:lang w:val="fr-CA"/>
      </w:rPr>
      <w:t xml:space="preserve"> Aesthetics</w:t>
    </w:r>
    <w:r w:rsidR="00E8482E" w:rsidRPr="00E8482E">
      <w:rPr>
        <w:rFonts w:cs="Arial"/>
        <w:color w:val="000000" w:themeColor="text1"/>
        <w:sz w:val="18"/>
        <w:szCs w:val="18"/>
        <w:lang w:val="fr-CA"/>
      </w:rPr>
      <w:t xml:space="preserve"> / Esthétique</w:t>
    </w:r>
  </w:p>
  <w:p w14:paraId="0E19BBC4" w14:textId="16A79B96" w:rsidR="00201FE4" w:rsidRPr="00E8482E" w:rsidRDefault="6CFFA6A2" w:rsidP="00201FE4">
    <w:pPr>
      <w:pStyle w:val="Footer"/>
      <w:jc w:val="center"/>
      <w:rPr>
        <w:rFonts w:cs="Arial"/>
        <w:color w:val="000000" w:themeColor="text1"/>
        <w:sz w:val="18"/>
        <w:szCs w:val="18"/>
        <w:lang w:val="fr-CA"/>
      </w:rPr>
    </w:pPr>
    <w:r w:rsidRPr="00E8482E">
      <w:rPr>
        <w:rFonts w:cs="Arial"/>
        <w:color w:val="000000" w:themeColor="text1"/>
        <w:sz w:val="18"/>
        <w:szCs w:val="18"/>
        <w:lang w:val="fr-CA"/>
      </w:rPr>
      <w:t>Post-Secondary</w:t>
    </w:r>
    <w:r w:rsidR="00E8482E" w:rsidRPr="00E8482E">
      <w:rPr>
        <w:rFonts w:cs="Arial"/>
        <w:color w:val="000000" w:themeColor="text1"/>
        <w:sz w:val="18"/>
        <w:szCs w:val="18"/>
        <w:lang w:val="fr-CA"/>
      </w:rPr>
      <w:t xml:space="preserve"> / Post</w:t>
    </w:r>
    <w:r w:rsidR="00E8482E">
      <w:rPr>
        <w:rFonts w:cs="Arial"/>
        <w:color w:val="000000" w:themeColor="text1"/>
        <w:sz w:val="18"/>
        <w:szCs w:val="18"/>
        <w:lang w:val="fr-CA"/>
      </w:rPr>
      <w:t>secondaire</w:t>
    </w:r>
  </w:p>
  <w:p w14:paraId="0C451191" w14:textId="01983B6A" w:rsidR="00201FE4" w:rsidRPr="002C1EA2" w:rsidRDefault="00201FE4" w:rsidP="00201FE4">
    <w:pPr>
      <w:pStyle w:val="Footer"/>
      <w:jc w:val="center"/>
      <w:rPr>
        <w:rFonts w:cs="Arial"/>
        <w:color w:val="000000" w:themeColor="text1"/>
        <w:sz w:val="18"/>
        <w:szCs w:val="18"/>
      </w:rPr>
    </w:pPr>
    <w:r w:rsidRPr="002C1EA2">
      <w:rPr>
        <w:rFonts w:cs="Arial"/>
        <w:color w:val="000000" w:themeColor="text1"/>
        <w:sz w:val="18"/>
        <w:szCs w:val="18"/>
      </w:rPr>
      <w:t xml:space="preserve">Page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PAGE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  <w:r w:rsidRPr="002C1EA2">
      <w:rPr>
        <w:rFonts w:cs="Arial"/>
        <w:color w:val="000000" w:themeColor="text1"/>
        <w:sz w:val="18"/>
        <w:szCs w:val="18"/>
      </w:rPr>
      <w:t xml:space="preserve"> of </w:t>
    </w:r>
    <w:r w:rsidR="00E8482E">
      <w:rPr>
        <w:rFonts w:cs="Arial"/>
        <w:color w:val="000000" w:themeColor="text1"/>
        <w:sz w:val="18"/>
        <w:szCs w:val="18"/>
      </w:rPr>
      <w:t xml:space="preserve">/de </w:t>
    </w:r>
    <w:r w:rsidRPr="002C1EA2">
      <w:rPr>
        <w:rFonts w:cs="Arial"/>
        <w:color w:val="000000" w:themeColor="text1"/>
        <w:sz w:val="18"/>
        <w:szCs w:val="18"/>
      </w:rPr>
      <w:fldChar w:fldCharType="begin"/>
    </w:r>
    <w:r w:rsidRPr="002C1EA2">
      <w:rPr>
        <w:rFonts w:cs="Arial"/>
        <w:color w:val="000000" w:themeColor="text1"/>
        <w:sz w:val="18"/>
        <w:szCs w:val="18"/>
      </w:rPr>
      <w:instrText xml:space="preserve"> NUMPAGES  \* Arabic  \* MERGEFORMAT </w:instrText>
    </w:r>
    <w:r w:rsidRPr="002C1EA2">
      <w:rPr>
        <w:rFonts w:cs="Arial"/>
        <w:color w:val="000000" w:themeColor="text1"/>
        <w:sz w:val="18"/>
        <w:szCs w:val="18"/>
      </w:rPr>
      <w:fldChar w:fldCharType="separate"/>
    </w:r>
    <w:r>
      <w:rPr>
        <w:rFonts w:cs="Arial"/>
        <w:color w:val="000000" w:themeColor="text1"/>
        <w:sz w:val="18"/>
        <w:szCs w:val="18"/>
      </w:rPr>
      <w:t>1</w:t>
    </w:r>
    <w:r w:rsidRPr="002C1EA2">
      <w:rPr>
        <w:rFonts w:cs="Arial"/>
        <w:color w:val="000000" w:themeColor="text1"/>
        <w:sz w:val="18"/>
        <w:szCs w:val="18"/>
      </w:rPr>
      <w:fldChar w:fldCharType="end"/>
    </w:r>
  </w:p>
  <w:p w14:paraId="6B9F8CB3" w14:textId="77777777" w:rsidR="00201FE4" w:rsidRDefault="00201F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2DCD5" w14:textId="77777777" w:rsidR="00C1463C" w:rsidRDefault="00C14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7ECD6" w14:textId="77777777" w:rsidR="0055405E" w:rsidRDefault="0055405E">
      <w:r>
        <w:separator/>
      </w:r>
    </w:p>
  </w:footnote>
  <w:footnote w:type="continuationSeparator" w:id="0">
    <w:p w14:paraId="085380F8" w14:textId="77777777" w:rsidR="0055405E" w:rsidRDefault="00554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F44E" w14:textId="77777777" w:rsidR="00C1463C" w:rsidRDefault="00C146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5C62" w14:textId="3CC0CA84" w:rsidR="00201FE4" w:rsidRDefault="00C1463C">
    <w:pPr>
      <w:pStyle w:val="Header"/>
    </w:pPr>
    <w:r>
      <w:rPr>
        <w:noProof/>
      </w:rPr>
      <w:drawing>
        <wp:inline distT="0" distB="0" distL="0" distR="0" wp14:anchorId="4B25F063" wp14:editId="0983D5EB">
          <wp:extent cx="2813050" cy="1631950"/>
          <wp:effectExtent l="0" t="0" r="6350" b="6350"/>
          <wp:docPr id="2" name="Picture 1" descr="Skills Canada BC to Host 30th Annual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kills Canada BC to Host 30th Annual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3050" cy="163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4FE3" w14:textId="6F295975" w:rsidR="00201FE4" w:rsidRDefault="00201FE4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059C98E" wp14:editId="2F60AB8A">
          <wp:simplePos x="0" y="0"/>
          <wp:positionH relativeFrom="column">
            <wp:posOffset>-912602</wp:posOffset>
          </wp:positionH>
          <wp:positionV relativeFrom="paragraph">
            <wp:posOffset>-457200</wp:posOffset>
          </wp:positionV>
          <wp:extent cx="7780655" cy="10069082"/>
          <wp:effectExtent l="0" t="0" r="4445" b="2540"/>
          <wp:wrapNone/>
          <wp:docPr id="766251909" name="Picture 766251909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F734042" wp14:editId="2B2B81D0">
          <wp:simplePos x="0" y="0"/>
          <wp:positionH relativeFrom="column">
            <wp:posOffset>-751437</wp:posOffset>
          </wp:positionH>
          <wp:positionV relativeFrom="paragraph">
            <wp:posOffset>-285750</wp:posOffset>
          </wp:positionV>
          <wp:extent cx="7780655" cy="10069082"/>
          <wp:effectExtent l="0" t="0" r="4445" b="2540"/>
          <wp:wrapNone/>
          <wp:docPr id="15816490" name="Picture 15816490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E3820E6" wp14:editId="7B23CABC">
          <wp:simplePos x="0" y="0"/>
          <wp:positionH relativeFrom="column">
            <wp:posOffset>-904240</wp:posOffset>
          </wp:positionH>
          <wp:positionV relativeFrom="paragraph">
            <wp:posOffset>-438439</wp:posOffset>
          </wp:positionV>
          <wp:extent cx="7780655" cy="10069082"/>
          <wp:effectExtent l="0" t="0" r="4445" b="2540"/>
          <wp:wrapNone/>
          <wp:docPr id="415007841" name="Picture 41500784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315F502" wp14:editId="75D6A947">
          <wp:simplePos x="0" y="0"/>
          <wp:positionH relativeFrom="column">
            <wp:posOffset>0</wp:posOffset>
          </wp:positionH>
          <wp:positionV relativeFrom="paragraph">
            <wp:posOffset>4527</wp:posOffset>
          </wp:positionV>
          <wp:extent cx="7780655" cy="10069082"/>
          <wp:effectExtent l="0" t="0" r="4445" b="2540"/>
          <wp:wrapNone/>
          <wp:docPr id="1" name="Picture 1" descr="A picture containing human face, mammal, collage, do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human face, mammal, collage, do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55" cy="10069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CB3C1"/>
    <w:multiLevelType w:val="hybridMultilevel"/>
    <w:tmpl w:val="FA74CF30"/>
    <w:lvl w:ilvl="0" w:tplc="F1AC0B68">
      <w:start w:val="1"/>
      <w:numFmt w:val="decimal"/>
      <w:lvlText w:val="%1."/>
      <w:lvlJc w:val="left"/>
      <w:pPr>
        <w:ind w:left="720" w:hanging="360"/>
      </w:pPr>
    </w:lvl>
    <w:lvl w:ilvl="1" w:tplc="EAD80254">
      <w:start w:val="1"/>
      <w:numFmt w:val="lowerLetter"/>
      <w:lvlText w:val="%2."/>
      <w:lvlJc w:val="left"/>
      <w:pPr>
        <w:ind w:left="1440" w:hanging="360"/>
      </w:pPr>
    </w:lvl>
    <w:lvl w:ilvl="2" w:tplc="B7DCF3F2">
      <w:start w:val="1"/>
      <w:numFmt w:val="lowerRoman"/>
      <w:lvlText w:val="%3."/>
      <w:lvlJc w:val="right"/>
      <w:pPr>
        <w:ind w:left="2160" w:hanging="180"/>
      </w:pPr>
    </w:lvl>
    <w:lvl w:ilvl="3" w:tplc="1F4AE5A8">
      <w:start w:val="1"/>
      <w:numFmt w:val="decimal"/>
      <w:lvlText w:val="%4."/>
      <w:lvlJc w:val="left"/>
      <w:pPr>
        <w:ind w:left="2880" w:hanging="360"/>
      </w:pPr>
    </w:lvl>
    <w:lvl w:ilvl="4" w:tplc="DEEE0656">
      <w:start w:val="1"/>
      <w:numFmt w:val="lowerLetter"/>
      <w:lvlText w:val="%5."/>
      <w:lvlJc w:val="left"/>
      <w:pPr>
        <w:ind w:left="3600" w:hanging="360"/>
      </w:pPr>
    </w:lvl>
    <w:lvl w:ilvl="5" w:tplc="7BD86C20">
      <w:start w:val="1"/>
      <w:numFmt w:val="lowerRoman"/>
      <w:lvlText w:val="%6."/>
      <w:lvlJc w:val="right"/>
      <w:pPr>
        <w:ind w:left="4320" w:hanging="180"/>
      </w:pPr>
    </w:lvl>
    <w:lvl w:ilvl="6" w:tplc="9E8A8464">
      <w:start w:val="1"/>
      <w:numFmt w:val="decimal"/>
      <w:lvlText w:val="%7."/>
      <w:lvlJc w:val="left"/>
      <w:pPr>
        <w:ind w:left="5040" w:hanging="360"/>
      </w:pPr>
    </w:lvl>
    <w:lvl w:ilvl="7" w:tplc="917EF65E">
      <w:start w:val="1"/>
      <w:numFmt w:val="lowerLetter"/>
      <w:lvlText w:val="%8."/>
      <w:lvlJc w:val="left"/>
      <w:pPr>
        <w:ind w:left="5760" w:hanging="360"/>
      </w:pPr>
    </w:lvl>
    <w:lvl w:ilvl="8" w:tplc="36FE1F2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95288"/>
    <w:multiLevelType w:val="multilevel"/>
    <w:tmpl w:val="92EE2CEC"/>
    <w:lvl w:ilvl="0">
      <w:start w:val="1"/>
      <w:numFmt w:val="decimal"/>
      <w:pStyle w:val="Heading1"/>
      <w:lvlText w:val="%1"/>
      <w:lvlJc w:val="left"/>
      <w:pPr>
        <w:ind w:left="857" w:hanging="432"/>
      </w:pPr>
    </w:lvl>
    <w:lvl w:ilvl="1">
      <w:start w:val="1"/>
      <w:numFmt w:val="decimal"/>
      <w:pStyle w:val="Heading2"/>
      <w:lvlText w:val="%1.%2"/>
      <w:lvlJc w:val="left"/>
      <w:pPr>
        <w:ind w:left="1001" w:hanging="576"/>
      </w:pPr>
      <w:rPr>
        <w:b/>
        <w:color w:val="000000" w:themeColor="text1"/>
      </w:rPr>
    </w:lvl>
    <w:lvl w:ilvl="2">
      <w:start w:val="1"/>
      <w:numFmt w:val="decimal"/>
      <w:pStyle w:val="Heading3"/>
      <w:lvlText w:val="%1.%2.%3"/>
      <w:lvlJc w:val="left"/>
      <w:pPr>
        <w:ind w:left="1145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2" w15:restartNumberingAfterBreak="0">
    <w:nsid w:val="58D50F29"/>
    <w:multiLevelType w:val="multilevel"/>
    <w:tmpl w:val="39668642"/>
    <w:lvl w:ilvl="0">
      <w:start w:val="1"/>
      <w:numFmt w:val="decimal"/>
      <w:lvlText w:val="%1."/>
      <w:lvlJc w:val="left"/>
      <w:pPr>
        <w:ind w:left="720" w:hanging="360"/>
      </w:pPr>
      <w:rPr>
        <w:rFonts w:ascii="Patrick Hand" w:hAnsi="Patrick Hand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E659B"/>
    <w:multiLevelType w:val="hybridMultilevel"/>
    <w:tmpl w:val="F29E452C"/>
    <w:lvl w:ilvl="0" w:tplc="E1FE4CB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5080E2">
      <w:start w:val="1"/>
      <w:numFmt w:val="bullet"/>
      <w:pStyle w:val="Heading4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4094209">
    <w:abstractNumId w:val="2"/>
  </w:num>
  <w:num w:numId="2" w16cid:durableId="1162350011">
    <w:abstractNumId w:val="0"/>
  </w:num>
  <w:num w:numId="3" w16cid:durableId="515769840">
    <w:abstractNumId w:val="3"/>
  </w:num>
  <w:num w:numId="4" w16cid:durableId="210707289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ouise Dannhauer">
    <w15:presenceInfo w15:providerId="AD" w15:userId="S::ldannhauer@vcc.ca::9a9b4998-346b-4855-b612-e71a9d10a2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625"/>
    <w:rsid w:val="00023B21"/>
    <w:rsid w:val="00050BEF"/>
    <w:rsid w:val="00076C99"/>
    <w:rsid w:val="00091625"/>
    <w:rsid w:val="000B30F9"/>
    <w:rsid w:val="000E5154"/>
    <w:rsid w:val="000F71F8"/>
    <w:rsid w:val="00134C02"/>
    <w:rsid w:val="00166DFE"/>
    <w:rsid w:val="001807E8"/>
    <w:rsid w:val="001F4AA6"/>
    <w:rsid w:val="00201FE4"/>
    <w:rsid w:val="002613C3"/>
    <w:rsid w:val="002E24DB"/>
    <w:rsid w:val="003A5F5C"/>
    <w:rsid w:val="004703A5"/>
    <w:rsid w:val="004B37E1"/>
    <w:rsid w:val="0055405E"/>
    <w:rsid w:val="005B234C"/>
    <w:rsid w:val="00697C69"/>
    <w:rsid w:val="006B6770"/>
    <w:rsid w:val="00772521"/>
    <w:rsid w:val="007A5A2A"/>
    <w:rsid w:val="007D4B62"/>
    <w:rsid w:val="008F115F"/>
    <w:rsid w:val="00914E22"/>
    <w:rsid w:val="00A06B53"/>
    <w:rsid w:val="00AF1FFC"/>
    <w:rsid w:val="00B53791"/>
    <w:rsid w:val="00B61DDB"/>
    <w:rsid w:val="00BE1C21"/>
    <w:rsid w:val="00C1463C"/>
    <w:rsid w:val="00C539D8"/>
    <w:rsid w:val="00C67DFE"/>
    <w:rsid w:val="00CA515C"/>
    <w:rsid w:val="00D6717C"/>
    <w:rsid w:val="00D9572C"/>
    <w:rsid w:val="00DB359E"/>
    <w:rsid w:val="00DE0166"/>
    <w:rsid w:val="00DE07BD"/>
    <w:rsid w:val="00E01633"/>
    <w:rsid w:val="00E8482E"/>
    <w:rsid w:val="00EA0871"/>
    <w:rsid w:val="00EA0B97"/>
    <w:rsid w:val="00F042D0"/>
    <w:rsid w:val="00F12481"/>
    <w:rsid w:val="00F257E5"/>
    <w:rsid w:val="00F27151"/>
    <w:rsid w:val="00FB4B53"/>
    <w:rsid w:val="00FE376D"/>
    <w:rsid w:val="1377992D"/>
    <w:rsid w:val="21E21861"/>
    <w:rsid w:val="494C85F8"/>
    <w:rsid w:val="580C821F"/>
    <w:rsid w:val="5D135904"/>
    <w:rsid w:val="64A5195C"/>
    <w:rsid w:val="679349FE"/>
    <w:rsid w:val="67B79874"/>
    <w:rsid w:val="6CFFA6A2"/>
    <w:rsid w:val="71CFDFCF"/>
    <w:rsid w:val="763ED6F7"/>
    <w:rsid w:val="7C48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B3D3E"/>
  <w15:docId w15:val="{3FA851A1-8DE5-A740-94FE-7AECACDE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1FE4"/>
    <w:rPr>
      <w:rFonts w:ascii="Arial" w:hAnsi="Arial"/>
      <w:sz w:val="24"/>
      <w:szCs w:val="24"/>
      <w:lang w:val="en-US"/>
    </w:rPr>
  </w:style>
  <w:style w:type="paragraph" w:styleId="Heading1">
    <w:name w:val="heading 1"/>
    <w:next w:val="Normal"/>
    <w:link w:val="Heading1Char"/>
    <w:uiPriority w:val="9"/>
    <w:qFormat/>
    <w:rsid w:val="00201FE4"/>
    <w:pPr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120"/>
      <w:ind w:left="431" w:hanging="431"/>
      <w:contextualSpacing/>
      <w:outlineLvl w:val="0"/>
    </w:pPr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paragraph" w:styleId="Heading2">
    <w:name w:val="heading 2"/>
    <w:basedOn w:val="ListParagraph"/>
    <w:next w:val="Normal"/>
    <w:link w:val="Heading2Char"/>
    <w:uiPriority w:val="9"/>
    <w:qFormat/>
    <w:rsid w:val="00201FE4"/>
    <w:pPr>
      <w:numPr>
        <w:ilvl w:val="1"/>
        <w:numId w:val="4"/>
      </w:numPr>
      <w:spacing w:line="240" w:lineRule="auto"/>
      <w:ind w:left="578" w:hanging="578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1FE4"/>
    <w:pPr>
      <w:numPr>
        <w:ilvl w:val="2"/>
      </w:numPr>
      <w:outlineLvl w:val="2"/>
    </w:pPr>
  </w:style>
  <w:style w:type="paragraph" w:styleId="Heading4">
    <w:name w:val="heading 4"/>
    <w:aliases w:val="2nd level bullet"/>
    <w:basedOn w:val="ListParagraph"/>
    <w:next w:val="Normal"/>
    <w:link w:val="Heading4Char"/>
    <w:uiPriority w:val="9"/>
    <w:unhideWhenUsed/>
    <w:qFormat/>
    <w:rsid w:val="00201FE4"/>
    <w:pPr>
      <w:numPr>
        <w:ilvl w:val="1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Title">
    <w:name w:val="Title"/>
    <w:next w:val="Normal"/>
    <w:link w:val="TitleChar"/>
    <w:uiPriority w:val="10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character" w:customStyle="1" w:styleId="TitleChar">
    <w:name w:val="Title Char"/>
    <w:basedOn w:val="DefaultParagraphFont"/>
    <w:link w:val="Title"/>
    <w:uiPriority w:val="10"/>
    <w:rsid w:val="00076C99"/>
    <w:rPr>
      <w:rFonts w:ascii="Arial" w:eastAsia="Times New Roman" w:hAnsi="Arial" w:cs="Arial"/>
      <w:color w:val="FFFFFF" w:themeColor="background1"/>
      <w:sz w:val="24"/>
      <w:szCs w:val="24"/>
      <w:bdr w:val="none" w:sz="0" w:space="0" w:color="auto"/>
      <w:lang w:val="fr-FR" w:eastAsia="ja-JP"/>
    </w:rPr>
  </w:style>
  <w:style w:type="paragraph" w:customStyle="1" w:styleId="Tittle3">
    <w:name w:val="Tittle 3"/>
    <w:qFormat/>
    <w:rsid w:val="00076C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Times New Roman" w:hAnsi="Arial" w:cs="Arial"/>
      <w:color w:val="021F32"/>
      <w:sz w:val="24"/>
      <w:szCs w:val="24"/>
      <w:bdr w:val="none" w:sz="0" w:space="0" w:color="auto"/>
      <w:lang w:val="en-US" w:eastAsia="ja-JP"/>
    </w:rPr>
  </w:style>
  <w:style w:type="paragraph" w:styleId="NoSpacing">
    <w:name w:val="No Spacing"/>
    <w:link w:val="NoSpacingChar"/>
    <w:uiPriority w:val="1"/>
    <w:qFormat/>
    <w:rsid w:val="00201F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201FE4"/>
    <w:rPr>
      <w:rFonts w:asciiTheme="minorHAnsi" w:eastAsiaTheme="minorEastAsia" w:hAnsiTheme="minorHAnsi" w:cstheme="minorBidi"/>
      <w:sz w:val="22"/>
      <w:szCs w:val="22"/>
      <w:bdr w:val="none" w:sz="0" w:space="0" w:color="auto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1FE4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1F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FE4"/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01FE4"/>
    <w:rPr>
      <w:rFonts w:ascii="Arial" w:eastAsia="Arial" w:hAnsi="Arial" w:cs="Arial"/>
      <w:b/>
      <w:sz w:val="24"/>
      <w:szCs w:val="24"/>
      <w:bdr w:val="none" w:sz="0" w:space="0" w:color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01FE4"/>
    <w:rPr>
      <w:rFonts w:ascii="Arial" w:eastAsiaTheme="minorHAnsi" w:hAnsi="Arial" w:cs="Arial"/>
      <w:sz w:val="24"/>
      <w:szCs w:val="24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character" w:customStyle="1" w:styleId="Heading4Char">
    <w:name w:val="Heading 4 Char"/>
    <w:aliases w:val="2nd level bullet Char"/>
    <w:basedOn w:val="DefaultParagraphFont"/>
    <w:link w:val="Heading4"/>
    <w:uiPriority w:val="9"/>
    <w:rsid w:val="00201FE4"/>
    <w:rPr>
      <w:rFonts w:asciiTheme="minorHAnsi" w:eastAsiaTheme="minorHAnsi" w:hAnsiTheme="minorHAnsi" w:cs="Arial"/>
      <w:sz w:val="24"/>
      <w:szCs w:val="24"/>
      <w:bdr w:val="none" w:sz="0" w:space="0" w:color="auto"/>
    </w:rPr>
  </w:style>
  <w:style w:type="paragraph" w:styleId="ListParagraph">
    <w:name w:val="List Paragraph"/>
    <w:aliases w:val="1st level bullet"/>
    <w:basedOn w:val="Normal"/>
    <w:uiPriority w:val="34"/>
    <w:qFormat/>
    <w:rsid w:val="00201FE4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276" w:lineRule="auto"/>
      <w:contextualSpacing/>
    </w:pPr>
    <w:rPr>
      <w:rFonts w:eastAsiaTheme="minorHAnsi" w:cs="Arial"/>
      <w:bdr w:val="none" w:sz="0" w:space="0" w:color="auto"/>
      <w:lang w:val="en-CA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042D0"/>
    <w:rPr>
      <w:color w:val="FF00FF" w:themeColor="followedHyperlink"/>
      <w:u w:val="single"/>
    </w:rPr>
  </w:style>
  <w:style w:type="paragraph" w:styleId="Revision">
    <w:name w:val="Revision"/>
    <w:hidden/>
    <w:uiPriority w:val="99"/>
    <w:semiHidden/>
    <w:rsid w:val="00E8482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AeWiRwR1rPQ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nMSgXVlYQSA" TargetMode="Externa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37DEADCC5A142936BBF445864E613" ma:contentTypeVersion="14" ma:contentTypeDescription="Create a new document." ma:contentTypeScope="" ma:versionID="8ac532720c725a5c2d361bc42b48a43b">
  <xsd:schema xmlns:xsd="http://www.w3.org/2001/XMLSchema" xmlns:xs="http://www.w3.org/2001/XMLSchema" xmlns:p="http://schemas.microsoft.com/office/2006/metadata/properties" xmlns:ns2="3e4ef453-a447-4bf1-8ea2-5a3c3f4ce871" xmlns:ns3="34c16e40-4a74-480e-86da-a6a41b191ed2" targetNamespace="http://schemas.microsoft.com/office/2006/metadata/properties" ma:root="true" ma:fieldsID="b6022d465c548a9fe477f902dce16cb5" ns2:_="" ns3:_="">
    <xsd:import namespace="3e4ef453-a447-4bf1-8ea2-5a3c3f4ce871"/>
    <xsd:import namespace="34c16e40-4a74-480e-86da-a6a41b191e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ef453-a447-4bf1-8ea2-5a3c3f4ce8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79b6c7-606a-4301-b145-7bcf5316a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c16e40-4a74-480e-86da-a6a41b191ed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fd001fb-dd10-4ccc-b1ec-137183f12aee}" ma:internalName="TaxCatchAll" ma:showField="CatchAllData" ma:web="34c16e40-4a74-480e-86da-a6a41b191e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4ef453-a447-4bf1-8ea2-5a3c3f4ce871">
      <Terms xmlns="http://schemas.microsoft.com/office/infopath/2007/PartnerControls"/>
    </lcf76f155ced4ddcb4097134ff3c332f>
    <TaxCatchAll xmlns="34c16e40-4a74-480e-86da-a6a41b191ed2" xsi:nil="true"/>
    <MediaLengthInSeconds xmlns="3e4ef453-a447-4bf1-8ea2-5a3c3f4ce871" xsi:nil="true"/>
  </documentManagement>
</p:properties>
</file>

<file path=customXml/itemProps1.xml><?xml version="1.0" encoding="utf-8"?>
<ds:datastoreItem xmlns:ds="http://schemas.openxmlformats.org/officeDocument/2006/customXml" ds:itemID="{D0C37FD9-C50D-4862-8611-A84CB5037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65536B-ECC9-4157-9703-ACB4D823C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4ef453-a447-4bf1-8ea2-5a3c3f4ce871"/>
    <ds:schemaRef ds:uri="34c16e40-4a74-480e-86da-a6a41b191e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9E550-5368-4A4B-8DBD-15444201FE66}">
  <ds:schemaRefs>
    <ds:schemaRef ds:uri="http://schemas.microsoft.com/office/2006/metadata/properties"/>
    <ds:schemaRef ds:uri="http://schemas.microsoft.com/office/infopath/2007/PartnerControls"/>
    <ds:schemaRef ds:uri="3e4ef453-a447-4bf1-8ea2-5a3c3f4ce871"/>
    <ds:schemaRef ds:uri="34c16e40-4a74-480e-86da-a6a41b191e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Louise Dannhauer</cp:lastModifiedBy>
  <cp:revision>4</cp:revision>
  <cp:lastPrinted>2025-11-10T14:56:00Z</cp:lastPrinted>
  <dcterms:created xsi:type="dcterms:W3CDTF">2025-11-10T14:56:00Z</dcterms:created>
  <dcterms:modified xsi:type="dcterms:W3CDTF">2026-01-22T04:06:00Z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0x010100B7537DEADCC5A142936BBF445864E613</vt:lpwstr>
  </property>
  <property fmtid="{D5CDD505-2E9C-101B-9397-08002B2CF9AE}" pid="3" name="Order">
    <vt:r8>25091600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